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12" w:rsidRPr="00F27612" w:rsidRDefault="00F27612" w:rsidP="00F2761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F2761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Человек познает мир 6 класс</w:t>
      </w:r>
    </w:p>
    <w:p w:rsidR="00F27612" w:rsidRPr="00F27612" w:rsidRDefault="00F27612" w:rsidP="00F2761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F2761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Человек познает мир для учащихся 6 класса. Тест содержит 2 варианта по 8 заданий и предназначен для проверки знаний по теме Человек в социальном измерении.</w:t>
      </w:r>
    </w:p>
    <w:p w:rsidR="00F27612" w:rsidRPr="00F27612" w:rsidRDefault="00F27612" w:rsidP="00F2761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F2761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Перед вами четыре окончания предложения. Один вариант — неправильный. Найдите его.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процессе взаимодействия с окружающим миром человек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получает знания о нём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активно познаёт его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обогащает своё сознание новой информацией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действует бессознательно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Осознание человеком своих достоинств и недостатков, инте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ресов и склонностей — это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потребность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познание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самосознание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сознание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Условие, при котором человека можно назвать способным к какой-либо деятельности, — это в первую очередь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желание заниматься этим видом деятельности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интерес к данной деятельности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волевые усилия, проявленные в этой деятельности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успех в этой деятельности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ниже: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способности, талант, ______________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.</w:t>
        </w:r>
        <w:proofErr w:type="gramEnd"/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гениальность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любознательность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труд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наследственность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корректное окончание предложения.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Самооценка человека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может быть правильной или ложной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выражает мнение окружающих о нём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всегда основывается на его внешних данных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 распространяется на его личностные качества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тексте. Выберите правильный вариант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Потребность понять и узнать себя способствует развитию __________ (воли, способностей, самосознания). Человек __________ (может, не способен, не в состоянии) объективно оценивать свои качества — физические или моральные, свои поступ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ки, результаты своей деятельности. (Завышенная, заниженная, правильная) ___________ самооценка помогает в труде и общении.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Познание — это научная деятельность; люди, не связан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ные с наукой, не способны к познанию мира.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Способности можно и нужно развивать.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Стремление к самопознанию относится к числу челове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ческих потребностей.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содержит оценку. Запишите цифру, под которой это предложение указано.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(1) Детство — это исключительно важная пора человеческой жизни. (2) В этот период человек стремится разобраться в себе и в своих отношениях с окружающим миром. (3) Само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познание начинается в детстве.</w:t>
        </w:r>
      </w:ins>
    </w:p>
    <w:p w:rsidR="00F27612" w:rsidRPr="00F27612" w:rsidRDefault="00F27612" w:rsidP="00F2761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F2761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Перед вами четыре окончания предложения. Один вариант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-н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еправильный. Найдите его.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Познание самого себя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является важнейшей потребностью человека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предполагает исследование своих способностей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никак не связано с познанием окружающего мира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помогает изменить свои отношения с окружающим ми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ром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Выберите наиболее точный термин из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Качества, от которых зависит успешность в деятельности, называются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потребностями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самосознанием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способностями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самооценкой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Учёные утверждают, что способности человека проявляют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 и развиваются в первую очередь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 момента рождения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коллективе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самосознании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деятельности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Дополните перечень, выбрав термин среди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предложенных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Познание мира происходит в труде, учебе, игре, __________.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общении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развитии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самосознании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сознании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корректное окончание предложения.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Объективная (правильная) самооценка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сдерживает развитие способностей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помогает достичь успеха в деятельности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распространяется только на внешние качества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невозможна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так как человек не может видеть себя со стороны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Заполните пропуски в тексте. Выберите правильный вариант </w:t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предложенных.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75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Познание мира человеком и его самопознание __________ (тесно связаны, не оказы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вают взаимного влияния, не приносят результатов).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Прояв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ление интереса к себе — это своеобразное исследование __________ (окружающей 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среды, своих возможностей в окружающем мире, своей внешности). Результаты самопознания __________ (не имеют значения для жизнедеятельности человека, полностью зависят от мнения окружающих, помогают найти дело по душе).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7. 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Выберите правильное высказывание.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Если способности не проявились в раннем возрасте, они не проявятся никогда.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Самосознание присуще ребенку от рождения.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Самооценка может быть правильной или ложной.</w:t>
        </w:r>
      </w:ins>
    </w:p>
    <w:p w:rsidR="00F27612" w:rsidRPr="00F27612" w:rsidRDefault="00F27612" w:rsidP="00F27612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F2761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три предложения и укажите то, которое содер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жит оценку. Запишите цифру, под которой это предложение указано.</w:t>
        </w:r>
      </w:ins>
    </w:p>
    <w:p w:rsidR="00F27612" w:rsidRPr="00F27612" w:rsidRDefault="00F27612" w:rsidP="00F27612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(1) Для подростка основными каналами знаний об окру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жающем мире являются учеба и общение со сверстниками. (2) В школе мы получаем основы научных знаний. (3) В об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щении мы учимся взаимодействовать с людьми.</w:t>
        </w:r>
      </w:ins>
    </w:p>
    <w:p w:rsidR="00F27612" w:rsidRPr="00F27612" w:rsidRDefault="00F27612" w:rsidP="00F2761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F2761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Человек познает мир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2761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1-4, 2-4, 3-4, 4-1, 5-1, 7-23, 8-1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6-самосознание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может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правильная</w:t>
        </w:r>
        <w:proofErr w:type="gramEnd"/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F2761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1-3, 2-3, 3-4, 4-1, 5-2, 7-3, 8-1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6-тесно связаны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своих возможностей в окружающем мире</w:t>
        </w:r>
        <w:r w:rsidRPr="00F2761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помогают найти дело по душе</w:t>
        </w:r>
      </w:ins>
    </w:p>
    <w:p w:rsidR="0017582A" w:rsidRDefault="0017582A">
      <w:bookmarkStart w:id="86" w:name="_GoBack"/>
      <w:bookmarkEnd w:id="86"/>
    </w:p>
    <w:sectPr w:rsidR="00175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02"/>
    <w:rsid w:val="0017582A"/>
    <w:rsid w:val="004D6A02"/>
    <w:rsid w:val="00F2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7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6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612"/>
    <w:rPr>
      <w:b/>
      <w:bCs/>
    </w:rPr>
  </w:style>
  <w:style w:type="character" w:customStyle="1" w:styleId="apple-converted-space">
    <w:name w:val="apple-converted-space"/>
    <w:basedOn w:val="a0"/>
    <w:rsid w:val="00F27612"/>
  </w:style>
  <w:style w:type="paragraph" w:customStyle="1" w:styleId="sertxt">
    <w:name w:val="sertxt"/>
    <w:basedOn w:val="a"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7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76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6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76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7612"/>
    <w:rPr>
      <w:b/>
      <w:bCs/>
    </w:rPr>
  </w:style>
  <w:style w:type="character" w:customStyle="1" w:styleId="apple-converted-space">
    <w:name w:val="apple-converted-space"/>
    <w:basedOn w:val="a0"/>
    <w:rsid w:val="00F27612"/>
  </w:style>
  <w:style w:type="paragraph" w:customStyle="1" w:styleId="sertxt">
    <w:name w:val="sertxt"/>
    <w:basedOn w:val="a"/>
    <w:rsid w:val="00F2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9255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4062</Characters>
  <Application>Microsoft Office Word</Application>
  <DocSecurity>0</DocSecurity>
  <Lines>33</Lines>
  <Paragraphs>9</Paragraphs>
  <ScaleCrop>false</ScaleCrop>
  <Company/>
  <LinksUpToDate>false</LinksUpToDate>
  <CharactersWithSpaces>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2019-02-07T06:44:00Z</dcterms:created>
  <dcterms:modified xsi:type="dcterms:W3CDTF">2019-02-07T06:44:00Z</dcterms:modified>
</cp:coreProperties>
</file>